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4B3E07">
        <w:rPr>
          <w:sz w:val="24"/>
          <w:szCs w:val="24"/>
          <w:lang w:val="en-US"/>
        </w:rPr>
        <w:t>10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r w:rsidR="00315BB4" w:rsidRPr="00315BB4">
        <w:rPr>
          <w:szCs w:val="28"/>
        </w:rPr>
        <w:t>Черкасская</w:t>
      </w:r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r w:rsidR="00315BB4" w:rsidRPr="00315BB4">
        <w:rPr>
          <w:szCs w:val="28"/>
        </w:rPr>
        <w:t>Черкасская</w:t>
      </w:r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r w:rsidR="00315BB4" w:rsidRPr="00315BB4">
        <w:rPr>
          <w:szCs w:val="28"/>
        </w:rPr>
        <w:t xml:space="preserve">Орловская обл., </w:t>
      </w:r>
      <w:proofErr w:type="spellStart"/>
      <w:r w:rsidR="00315BB4" w:rsidRPr="00315BB4">
        <w:rPr>
          <w:szCs w:val="28"/>
        </w:rPr>
        <w:t>Ливенский</w:t>
      </w:r>
      <w:proofErr w:type="spellEnd"/>
      <w:r w:rsidR="00315BB4" w:rsidRPr="00315BB4">
        <w:rPr>
          <w:szCs w:val="28"/>
        </w:rPr>
        <w:t xml:space="preserve"> р-н, г. Ливны, ул. Орловская</w:t>
      </w:r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  <w:bookmarkStart w:id="1" w:name="_GoBack"/>
      <w:bookmarkEnd w:id="1"/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57" w:rsidRDefault="00646557">
      <w:r>
        <w:separator/>
      </w:r>
    </w:p>
  </w:endnote>
  <w:endnote w:type="continuationSeparator" w:id="0">
    <w:p w:rsidR="00646557" w:rsidRDefault="0064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57" w:rsidRDefault="00646557">
      <w:r>
        <w:separator/>
      </w:r>
    </w:p>
  </w:footnote>
  <w:footnote w:type="continuationSeparator" w:id="0">
    <w:p w:rsidR="00646557" w:rsidRDefault="00646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BF1F92">
      <w:rPr>
        <w:rStyle w:val="a7"/>
        <w:noProof/>
      </w:rPr>
      <w:t>5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22BE8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685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B3018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15BB4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6807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3E07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66D2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6557"/>
    <w:rsid w:val="00647228"/>
    <w:rsid w:val="006506AD"/>
    <w:rsid w:val="00651CE0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37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BF1F92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2200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6685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38C7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011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7589-2E0A-46B5-9CFD-E71B0969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3</cp:revision>
  <cp:lastPrinted>2008-06-03T07:27:00Z</cp:lastPrinted>
  <dcterms:created xsi:type="dcterms:W3CDTF">2016-02-10T09:26:00Z</dcterms:created>
  <dcterms:modified xsi:type="dcterms:W3CDTF">2016-02-10T09:27:00Z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